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77BD55FC" w:rsidR="005241A2" w:rsidRPr="00BF1C46" w:rsidRDefault="00040DBB" w:rsidP="009A03BD">
            <w:pPr>
              <w:spacing w:before="120" w:after="120"/>
              <w:jc w:val="left"/>
              <w:rPr>
                <w:b/>
                <w:color w:val="0070C0"/>
                <w:sz w:val="28"/>
                <w:szCs w:val="28"/>
              </w:rPr>
            </w:pPr>
            <w:r w:rsidRPr="00040DBB">
              <w:rPr>
                <w:b/>
                <w:color w:val="0070C0"/>
                <w:sz w:val="28"/>
                <w:szCs w:val="28"/>
              </w:rPr>
              <w:t>Přehled námitek výzkumných organizací k</w:t>
            </w:r>
            <w:r>
              <w:rPr>
                <w:b/>
                <w:color w:val="0070C0"/>
                <w:sz w:val="28"/>
                <w:szCs w:val="28"/>
              </w:rPr>
              <w:t> </w:t>
            </w:r>
            <w:r w:rsidRPr="00040DBB">
              <w:rPr>
                <w:b/>
                <w:color w:val="0070C0"/>
                <w:sz w:val="28"/>
                <w:szCs w:val="28"/>
              </w:rPr>
              <w:t>hodnocení – Modul 1 a Modul 2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49CA9562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5131AF">
              <w:rPr>
                <w:b/>
                <w:color w:val="0070C0"/>
                <w:sz w:val="28"/>
                <w:szCs w:val="28"/>
              </w:rPr>
              <w:t>16</w:t>
            </w:r>
            <w:r>
              <w:rPr>
                <w:b/>
                <w:color w:val="0070C0"/>
                <w:sz w:val="28"/>
                <w:szCs w:val="28"/>
              </w:rPr>
              <w:t>/</w:t>
            </w:r>
            <w:r w:rsidR="009A03BD">
              <w:rPr>
                <w:b/>
                <w:color w:val="0070C0"/>
                <w:sz w:val="28"/>
                <w:szCs w:val="28"/>
              </w:rPr>
              <w:t>A</w:t>
            </w:r>
            <w:r w:rsidR="00040DBB">
              <w:rPr>
                <w:b/>
                <w:color w:val="0070C0"/>
                <w:sz w:val="28"/>
                <w:szCs w:val="28"/>
              </w:rPr>
              <w:t>6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bottom"/>
          </w:tcPr>
          <w:p w14:paraId="3B1A4FD6" w14:textId="40A3F432" w:rsidR="005241A2" w:rsidRPr="002D3C4B" w:rsidRDefault="00B34AC7" w:rsidP="002D3C4B">
            <w:pPr>
              <w:spacing w:before="120" w:after="120"/>
              <w:jc w:val="left"/>
              <w:rPr>
                <w:bCs/>
                <w:i/>
              </w:rPr>
            </w:pPr>
            <w:r w:rsidRPr="005B4BF6">
              <w:rPr>
                <w:i/>
              </w:rPr>
              <w:t>prof. Polívka</w:t>
            </w:r>
            <w:r w:rsidRPr="002D3C4B">
              <w:rPr>
                <w:bCs/>
                <w:i/>
                <w:noProof/>
              </w:rPr>
              <w:t xml:space="preserve"> </w:t>
            </w:r>
          </w:p>
        </w:tc>
      </w:tr>
      <w:tr w:rsidR="00B34AC7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6A124EA5" w14:textId="77777777" w:rsidR="00B34AC7" w:rsidRPr="008F77F6" w:rsidRDefault="00B34AC7" w:rsidP="00B34AC7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B5FF744" w14:textId="395A4980" w:rsidR="00B34AC7" w:rsidRPr="002D3C4B" w:rsidRDefault="00B34AC7" w:rsidP="00B34AC7">
            <w:pPr>
              <w:spacing w:before="120" w:after="120"/>
              <w:jc w:val="left"/>
              <w:rPr>
                <w:bCs/>
                <w:i/>
              </w:rPr>
            </w:pPr>
            <w:r w:rsidRPr="005B4BF6">
              <w:rPr>
                <w:i/>
              </w:rPr>
              <w:t xml:space="preserve">dr. </w:t>
            </w:r>
            <w:r>
              <w:rPr>
                <w:i/>
              </w:rPr>
              <w:t xml:space="preserve">Miholová, Odbor podpory RVVI, </w:t>
            </w:r>
            <w:r w:rsidR="005131AF">
              <w:rPr>
                <w:i/>
              </w:rPr>
              <w:t>2</w:t>
            </w:r>
            <w:r w:rsidR="00040DBB">
              <w:rPr>
                <w:i/>
              </w:rPr>
              <w:t>7</w:t>
            </w:r>
            <w:r w:rsidRPr="005B4BF6">
              <w:rPr>
                <w:i/>
              </w:rPr>
              <w:t xml:space="preserve">. </w:t>
            </w:r>
            <w:r w:rsidR="001D0889">
              <w:rPr>
                <w:i/>
              </w:rPr>
              <w:t>ří</w:t>
            </w:r>
            <w:r w:rsidR="004E43F1">
              <w:rPr>
                <w:i/>
              </w:rPr>
              <w:t>jna</w:t>
            </w:r>
            <w:r>
              <w:rPr>
                <w:i/>
              </w:rPr>
              <w:t xml:space="preserve"> 2025</w:t>
            </w:r>
          </w:p>
        </w:tc>
      </w:tr>
      <w:tr w:rsidR="00B34AC7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4FEF3E09" w14:textId="697E1874" w:rsidR="00040DBB" w:rsidRPr="00040DBB" w:rsidRDefault="00040DBB" w:rsidP="00040DBB">
            <w:pPr>
              <w:spacing w:before="120" w:after="120" w:line="240" w:lineRule="auto"/>
              <w:jc w:val="left"/>
              <w:rPr>
                <w:rFonts w:eastAsia="Times New Roman"/>
                <w:b/>
                <w:i/>
                <w:kern w:val="0"/>
                <w:lang w:eastAsia="cs-CZ"/>
                <w14:ligatures w14:val="none"/>
              </w:rPr>
            </w:pPr>
            <w:r w:rsidRPr="00040DBB">
              <w:rPr>
                <w:rFonts w:eastAsia="Times New Roman"/>
                <w:b/>
                <w:i/>
                <w:kern w:val="0"/>
                <w:lang w:eastAsia="cs-CZ"/>
                <w14:ligatures w14:val="none"/>
              </w:rPr>
              <w:t>Souhrn</w:t>
            </w:r>
          </w:p>
          <w:p w14:paraId="6E0E5363" w14:textId="64927D92" w:rsidR="00040DBB" w:rsidRPr="00040DBB" w:rsidRDefault="00040DBB" w:rsidP="00040DBB">
            <w:pPr>
              <w:spacing w:before="120" w:after="120"/>
              <w:rPr>
                <w:bCs/>
                <w:iCs/>
              </w:rPr>
            </w:pPr>
            <w:r w:rsidRPr="00040DBB">
              <w:rPr>
                <w:bCs/>
                <w:iCs/>
              </w:rPr>
              <w:t>Rada pro výzkum vývoj a inovace (dále jen „Rada“) na svém 414. zasedání dne 19. září 2025 schválila zveřejnění výstupů z Modulu 1 a Modulu 2 a požádala výzkumné organizace v případě potřeby o zpětnou vazbu ke zveřejněným výstupům z hodnocen</w:t>
            </w:r>
            <w:r w:rsidR="00D840BF">
              <w:rPr>
                <w:bCs/>
                <w:iCs/>
              </w:rPr>
              <w:t>í</w:t>
            </w:r>
            <w:r w:rsidRPr="00040DBB">
              <w:rPr>
                <w:bCs/>
                <w:iCs/>
              </w:rPr>
              <w:t xml:space="preserve">, a to do 30 dnů od data jejich zpřístupnění. Lhůta pro zasílání podnětů uplynula dne 24. října 2025. </w:t>
            </w:r>
          </w:p>
          <w:p w14:paraId="4A1996D4" w14:textId="77777777" w:rsidR="00820BDD" w:rsidRDefault="00040DBB" w:rsidP="00040DBB">
            <w:pPr>
              <w:spacing w:before="120" w:after="120"/>
              <w:rPr>
                <w:bCs/>
                <w:iCs/>
              </w:rPr>
            </w:pPr>
            <w:r w:rsidRPr="00040DBB">
              <w:rPr>
                <w:bCs/>
                <w:iCs/>
              </w:rPr>
              <w:t xml:space="preserve">Podněty zaslané výzkumnými organizacemi byly evidovány Odborem podpory Rady, se týkají pouze </w:t>
            </w:r>
            <w:r w:rsidR="003B2ECD">
              <w:rPr>
                <w:bCs/>
                <w:iCs/>
              </w:rPr>
              <w:t>6</w:t>
            </w:r>
            <w:r w:rsidRPr="00040DBB">
              <w:rPr>
                <w:bCs/>
                <w:iCs/>
              </w:rPr>
              <w:t xml:space="preserve"> % vyhodnocených výsledků. </w:t>
            </w:r>
            <w:r w:rsidR="00C371E7">
              <w:rPr>
                <w:bCs/>
                <w:iCs/>
              </w:rPr>
              <w:t>Jsou</w:t>
            </w:r>
            <w:r w:rsidRPr="00040DBB">
              <w:rPr>
                <w:bCs/>
                <w:iCs/>
              </w:rPr>
              <w:t xml:space="preserve"> zaslány příslušným předsedům Odborných panelů, kteří ve spolupráci s garanty hodnocení vybraných výsledků příslušných oborů zpracují k</w:t>
            </w:r>
            <w:r w:rsidR="00C371E7">
              <w:rPr>
                <w:bCs/>
                <w:iCs/>
              </w:rPr>
              <w:t> </w:t>
            </w:r>
            <w:r w:rsidRPr="00040DBB">
              <w:rPr>
                <w:bCs/>
                <w:iCs/>
              </w:rPr>
              <w:t>jednotlivým námitkám vyjádření Odborného panelu.  Tato vyjádření budou spolu s vyjádřením Odboru podpory Rady k procesním otázkám schválena KHV a následně předložena k projednání a schválení Radě.</w:t>
            </w:r>
            <w:r w:rsidR="00B022B4">
              <w:rPr>
                <w:bCs/>
                <w:iCs/>
              </w:rPr>
              <w:t xml:space="preserve"> </w:t>
            </w:r>
            <w:r w:rsidR="00B022B4" w:rsidRPr="00B022B4">
              <w:rPr>
                <w:bCs/>
                <w:iCs/>
              </w:rPr>
              <w:t xml:space="preserve">Do Modulu 2 byly zaslány připomínky pouze Vysokou školou ekonomickou </w:t>
            </w:r>
            <w:r w:rsidR="00B022B4" w:rsidRPr="00B022B4">
              <w:t>v</w:t>
            </w:r>
            <w:r w:rsidR="00B022B4">
              <w:t> </w:t>
            </w:r>
            <w:r w:rsidR="00B022B4" w:rsidRPr="00B022B4">
              <w:t>Praze</w:t>
            </w:r>
            <w:r w:rsidR="00B022B4" w:rsidRPr="00B022B4">
              <w:rPr>
                <w:bCs/>
                <w:iCs/>
              </w:rPr>
              <w:t>.</w:t>
            </w:r>
            <w:r w:rsidR="00EA41B8">
              <w:rPr>
                <w:bCs/>
                <w:iCs/>
              </w:rPr>
              <w:t xml:space="preserve"> </w:t>
            </w:r>
          </w:p>
          <w:p w14:paraId="56C91166" w14:textId="51EB4742" w:rsidR="00D33A7C" w:rsidRPr="004E43F1" w:rsidRDefault="00EA41B8" w:rsidP="00040DBB">
            <w:pPr>
              <w:spacing w:before="120" w:after="120"/>
              <w:rPr>
                <w:bCs/>
                <w:iCs/>
              </w:rPr>
            </w:pPr>
            <w:r>
              <w:rPr>
                <w:bCs/>
                <w:iCs/>
              </w:rPr>
              <w:t xml:space="preserve">Materiál byl aktualizován, byly doplněny námitky zaslané v termínu od VUT v Brně </w:t>
            </w:r>
            <w:r w:rsidR="00EA7C7D">
              <w:rPr>
                <w:bCs/>
                <w:iCs/>
              </w:rPr>
              <w:t xml:space="preserve">a také </w:t>
            </w:r>
            <w:r>
              <w:rPr>
                <w:bCs/>
                <w:iCs/>
              </w:rPr>
              <w:t>námitky zaslané po termínu</w:t>
            </w:r>
            <w:r w:rsidR="00EA7C7D">
              <w:rPr>
                <w:bCs/>
                <w:iCs/>
              </w:rPr>
              <w:t xml:space="preserve"> od VÚV TGM.</w:t>
            </w:r>
          </w:p>
        </w:tc>
      </w:tr>
      <w:tr w:rsidR="00B34AC7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2DB22BC" w14:textId="77777777" w:rsidR="00040DBB" w:rsidRPr="00040DBB" w:rsidRDefault="00040DBB" w:rsidP="00040DBB">
            <w:pPr>
              <w:spacing w:before="120" w:after="120" w:line="240" w:lineRule="auto"/>
              <w:jc w:val="left"/>
              <w:rPr>
                <w:rFonts w:eastAsia="Times New Roman"/>
                <w:b/>
                <w:bCs/>
                <w:i/>
                <w:kern w:val="0"/>
                <w:lang w:eastAsia="cs-CZ"/>
                <w14:ligatures w14:val="none"/>
              </w:rPr>
            </w:pPr>
            <w:r w:rsidRPr="00040DBB">
              <w:rPr>
                <w:rFonts w:eastAsia="Times New Roman"/>
                <w:b/>
                <w:bCs/>
                <w:i/>
                <w:kern w:val="0"/>
                <w:lang w:eastAsia="cs-CZ"/>
                <w14:ligatures w14:val="none"/>
              </w:rPr>
              <w:t>Přílohy</w:t>
            </w:r>
          </w:p>
          <w:p w14:paraId="2BD02C96" w14:textId="77777777" w:rsidR="00040DBB" w:rsidRPr="00040DBB" w:rsidRDefault="00040DBB" w:rsidP="00040DBB">
            <w:pPr>
              <w:tabs>
                <w:tab w:val="left" w:pos="540"/>
              </w:tabs>
              <w:spacing w:after="120" w:line="240" w:lineRule="auto"/>
              <w:rPr>
                <w:rFonts w:eastAsia="Times New Roman"/>
                <w:b/>
                <w:kern w:val="0"/>
                <w:lang w:eastAsia="cs-CZ"/>
                <w14:ligatures w14:val="none"/>
              </w:rPr>
            </w:pPr>
            <w:r w:rsidRPr="00040DBB">
              <w:rPr>
                <w:rFonts w:eastAsia="Times New Roman"/>
                <w:b/>
                <w:kern w:val="0"/>
                <w:lang w:eastAsia="cs-CZ"/>
                <w14:ligatures w14:val="none"/>
              </w:rPr>
              <w:t xml:space="preserve">416 A6 </w:t>
            </w:r>
            <w:proofErr w:type="spellStart"/>
            <w:r w:rsidRPr="00040DBB">
              <w:rPr>
                <w:rFonts w:eastAsia="Times New Roman"/>
                <w:b/>
                <w:kern w:val="0"/>
                <w:lang w:eastAsia="cs-CZ"/>
                <w14:ligatures w14:val="none"/>
              </w:rPr>
              <w:t>Prehled</w:t>
            </w:r>
            <w:proofErr w:type="spellEnd"/>
            <w:r w:rsidRPr="00040DBB">
              <w:rPr>
                <w:rFonts w:eastAsia="Times New Roman"/>
                <w:b/>
                <w:kern w:val="0"/>
                <w:lang w:eastAsia="cs-CZ"/>
                <w14:ligatures w14:val="none"/>
              </w:rPr>
              <w:t xml:space="preserve"> </w:t>
            </w:r>
            <w:proofErr w:type="spellStart"/>
            <w:r w:rsidRPr="00040DBB">
              <w:rPr>
                <w:rFonts w:eastAsia="Times New Roman"/>
                <w:b/>
                <w:kern w:val="0"/>
                <w:lang w:eastAsia="cs-CZ"/>
                <w14:ligatures w14:val="none"/>
              </w:rPr>
              <w:t>namitek</w:t>
            </w:r>
            <w:proofErr w:type="spellEnd"/>
            <w:r w:rsidRPr="00040DBB">
              <w:rPr>
                <w:rFonts w:eastAsia="Times New Roman"/>
                <w:b/>
                <w:kern w:val="0"/>
                <w:lang w:eastAsia="cs-CZ"/>
                <w14:ligatures w14:val="none"/>
              </w:rPr>
              <w:t xml:space="preserve"> H24.docx</w:t>
            </w:r>
          </w:p>
          <w:p w14:paraId="133F1304" w14:textId="1F4A6195" w:rsidR="00A217E0" w:rsidRPr="00826B2F" w:rsidRDefault="00040DBB" w:rsidP="00040DBB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040DBB">
              <w:rPr>
                <w:rFonts w:eastAsia="Times New Roman"/>
                <w:b/>
                <w:kern w:val="0"/>
                <w:lang w:eastAsia="cs-CZ"/>
                <w14:ligatures w14:val="none"/>
              </w:rPr>
              <w:t xml:space="preserve">416 A6 </w:t>
            </w:r>
            <w:proofErr w:type="spellStart"/>
            <w:r w:rsidRPr="00040DBB">
              <w:rPr>
                <w:rFonts w:eastAsia="Times New Roman"/>
                <w:b/>
                <w:kern w:val="0"/>
                <w:lang w:eastAsia="cs-CZ"/>
                <w14:ligatures w14:val="none"/>
              </w:rPr>
              <w:t>Prehled</w:t>
            </w:r>
            <w:proofErr w:type="spellEnd"/>
            <w:r w:rsidRPr="00040DBB">
              <w:rPr>
                <w:rFonts w:eastAsia="Times New Roman"/>
                <w:b/>
                <w:kern w:val="0"/>
                <w:lang w:eastAsia="cs-CZ"/>
                <w14:ligatures w14:val="none"/>
              </w:rPr>
              <w:t xml:space="preserve"> </w:t>
            </w:r>
            <w:proofErr w:type="spellStart"/>
            <w:r w:rsidRPr="00040DBB">
              <w:rPr>
                <w:rFonts w:eastAsia="Times New Roman"/>
                <w:b/>
                <w:kern w:val="0"/>
                <w:lang w:eastAsia="cs-CZ"/>
                <w14:ligatures w14:val="none"/>
              </w:rPr>
              <w:t>namitek</w:t>
            </w:r>
            <w:proofErr w:type="spellEnd"/>
            <w:r w:rsidRPr="00040DBB">
              <w:rPr>
                <w:rFonts w:eastAsia="Times New Roman"/>
                <w:b/>
                <w:kern w:val="0"/>
                <w:lang w:eastAsia="cs-CZ"/>
                <w14:ligatures w14:val="none"/>
              </w:rPr>
              <w:t xml:space="preserve"> H24.xlsx</w:t>
            </w:r>
            <w:r w:rsidRPr="00826B2F">
              <w:t xml:space="preserve"> </w:t>
            </w:r>
          </w:p>
        </w:tc>
      </w:tr>
    </w:tbl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E5A2A" w14:textId="77777777" w:rsidR="00447ABC" w:rsidRDefault="00447ABC" w:rsidP="00604B45">
      <w:r>
        <w:separator/>
      </w:r>
    </w:p>
  </w:endnote>
  <w:endnote w:type="continuationSeparator" w:id="0">
    <w:p w14:paraId="0A7CBD4A" w14:textId="77777777" w:rsidR="00447ABC" w:rsidRDefault="00447ABC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500179EC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</w:t>
            </w:r>
            <w:ins w:id="0" w:author="Tonarová Šárka" w:date="2025-08-14T11:29:00Z" w16du:dateUtc="2025-08-14T09:29:00Z">
              <w:r w:rsidR="005E47EB">
                <w:rPr>
                  <w:sz w:val="16"/>
                  <w:szCs w:val="16"/>
                </w:rPr>
                <w:t>14</w:t>
              </w:r>
            </w:ins>
            <w:del w:id="1" w:author="Tonarová Šárka" w:date="2025-08-14T11:29:00Z" w16du:dateUtc="2025-08-14T09:29:00Z">
              <w:r w:rsidR="00144F5B" w:rsidRPr="00144F5B" w:rsidDel="005E47EB">
                <w:rPr>
                  <w:sz w:val="16"/>
                  <w:szCs w:val="16"/>
                </w:rPr>
                <w:delText>**</w:delText>
              </w:r>
            </w:del>
            <w:r w:rsidR="00144F5B" w:rsidRPr="00144F5B">
              <w:rPr>
                <w:sz w:val="16"/>
                <w:szCs w:val="16"/>
              </w:rPr>
              <w:t>/A</w:t>
            </w:r>
            <w:ins w:id="2" w:author="Tonarová Šárka" w:date="2025-08-14T11:29:00Z" w16du:dateUtc="2025-08-14T09:29:00Z">
              <w:r w:rsidR="005E47EB">
                <w:rPr>
                  <w:sz w:val="16"/>
                  <w:szCs w:val="16"/>
                </w:rPr>
                <w:t>5</w:t>
              </w:r>
            </w:ins>
            <w:del w:id="3" w:author="Tonarová Šárka" w:date="2025-08-14T11:29:00Z" w16du:dateUtc="2025-08-14T09:29:00Z">
              <w:r w:rsidR="00144F5B" w:rsidRPr="00144F5B" w:rsidDel="005E47EB">
                <w:rPr>
                  <w:sz w:val="16"/>
                  <w:szCs w:val="16"/>
                </w:rPr>
                <w:delText>xx</w:delText>
              </w:r>
            </w:del>
            <w:r w:rsidR="00144F5B">
              <w:t xml:space="preserve"> </w:t>
            </w:r>
            <w:ins w:id="4" w:author="Tonarová Šárka" w:date="2025-08-14T11:29:00Z" w16du:dateUtc="2025-08-14T09:29:00Z">
              <w:r w:rsidR="005E47EB">
                <w:rPr>
                  <w:sz w:val="16"/>
                  <w:szCs w:val="16"/>
                </w:rPr>
                <w:t>Souhrn – Nákup datový</w:t>
              </w:r>
            </w:ins>
            <w:ins w:id="5" w:author="Tonarová Šárka" w:date="2025-08-14T11:30:00Z" w16du:dateUtc="2025-08-14T09:30:00Z">
              <w:r w:rsidR="005E47EB">
                <w:rPr>
                  <w:sz w:val="16"/>
                  <w:szCs w:val="16"/>
                </w:rPr>
                <w:t xml:space="preserve">ch podkladů z databázové platformy Web </w:t>
              </w:r>
              <w:proofErr w:type="spellStart"/>
              <w:r w:rsidR="005E47EB">
                <w:rPr>
                  <w:sz w:val="16"/>
                  <w:szCs w:val="16"/>
                </w:rPr>
                <w:t>of</w:t>
              </w:r>
              <w:proofErr w:type="spellEnd"/>
              <w:r w:rsidR="005E47EB">
                <w:rPr>
                  <w:sz w:val="16"/>
                  <w:szCs w:val="16"/>
                </w:rPr>
                <w:t xml:space="preserve"> Science </w:t>
              </w:r>
            </w:ins>
            <w:del w:id="6" w:author="Tonarová Šárka" w:date="2025-08-14T11:29:00Z" w16du:dateUtc="2025-08-14T09:29:00Z">
              <w:r w:rsidR="00144F5B" w:rsidRPr="00144F5B" w:rsidDel="005E47EB">
                <w:rPr>
                  <w:sz w:val="16"/>
                  <w:szCs w:val="16"/>
                </w:rPr>
                <w:delText>Název materiálu</w:delText>
              </w:r>
            </w:del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D9062" w14:textId="77777777" w:rsidR="00447ABC" w:rsidRDefault="00447ABC" w:rsidP="00604B45">
      <w:r>
        <w:separator/>
      </w:r>
    </w:p>
  </w:footnote>
  <w:footnote w:type="continuationSeparator" w:id="0">
    <w:p w14:paraId="4CFC42AC" w14:textId="77777777" w:rsidR="00447ABC" w:rsidRDefault="00447ABC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859E79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3723546"/>
    <w:multiLevelType w:val="hybridMultilevel"/>
    <w:tmpl w:val="1E3E96E4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86CBA"/>
    <w:multiLevelType w:val="hybridMultilevel"/>
    <w:tmpl w:val="BE58C0BC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93E21"/>
    <w:multiLevelType w:val="hybridMultilevel"/>
    <w:tmpl w:val="859E79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8728DE"/>
    <w:multiLevelType w:val="hybridMultilevel"/>
    <w:tmpl w:val="19C63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5"/>
  </w:num>
  <w:num w:numId="2" w16cid:durableId="2081907147">
    <w:abstractNumId w:val="13"/>
  </w:num>
  <w:num w:numId="3" w16cid:durableId="1893038338">
    <w:abstractNumId w:val="6"/>
  </w:num>
  <w:num w:numId="4" w16cid:durableId="1786805665">
    <w:abstractNumId w:val="9"/>
  </w:num>
  <w:num w:numId="5" w16cid:durableId="1264728757">
    <w:abstractNumId w:val="14"/>
  </w:num>
  <w:num w:numId="6" w16cid:durableId="1901821760">
    <w:abstractNumId w:val="10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5"/>
  </w:num>
  <w:num w:numId="10" w16cid:durableId="1837643966">
    <w:abstractNumId w:val="12"/>
  </w:num>
  <w:num w:numId="11" w16cid:durableId="796532185">
    <w:abstractNumId w:val="0"/>
  </w:num>
  <w:num w:numId="12" w16cid:durableId="2033064661">
    <w:abstractNumId w:val="8"/>
  </w:num>
  <w:num w:numId="13" w16cid:durableId="612978002">
    <w:abstractNumId w:val="11"/>
  </w:num>
  <w:num w:numId="14" w16cid:durableId="772744773">
    <w:abstractNumId w:val="7"/>
  </w:num>
  <w:num w:numId="15" w16cid:durableId="685404351">
    <w:abstractNumId w:val="3"/>
  </w:num>
  <w:num w:numId="16" w16cid:durableId="208255394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onarová Šárka">
    <w15:presenceInfo w15:providerId="AD" w15:userId="S::sarka.tonarova@vlada.gov.cz::f783b3ef-96f3-43f7-9e97-bf993f7f359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007D"/>
    <w:rsid w:val="00025617"/>
    <w:rsid w:val="00035ED7"/>
    <w:rsid w:val="00040DBB"/>
    <w:rsid w:val="000467DA"/>
    <w:rsid w:val="000511C2"/>
    <w:rsid w:val="00075C1E"/>
    <w:rsid w:val="0008087D"/>
    <w:rsid w:val="000859E4"/>
    <w:rsid w:val="0009458F"/>
    <w:rsid w:val="000A6385"/>
    <w:rsid w:val="000C609C"/>
    <w:rsid w:val="000C6A0C"/>
    <w:rsid w:val="000C6D6B"/>
    <w:rsid w:val="000D7556"/>
    <w:rsid w:val="000E1B1B"/>
    <w:rsid w:val="000E7A12"/>
    <w:rsid w:val="001044CD"/>
    <w:rsid w:val="00126D7E"/>
    <w:rsid w:val="00133C49"/>
    <w:rsid w:val="00144F5B"/>
    <w:rsid w:val="00163B03"/>
    <w:rsid w:val="00171EF3"/>
    <w:rsid w:val="00191B49"/>
    <w:rsid w:val="0019218C"/>
    <w:rsid w:val="001A03D6"/>
    <w:rsid w:val="001A311C"/>
    <w:rsid w:val="001A6A82"/>
    <w:rsid w:val="001C1526"/>
    <w:rsid w:val="001C2E95"/>
    <w:rsid w:val="001C6179"/>
    <w:rsid w:val="001D0889"/>
    <w:rsid w:val="001D5F3B"/>
    <w:rsid w:val="001E1924"/>
    <w:rsid w:val="001F517B"/>
    <w:rsid w:val="002000FD"/>
    <w:rsid w:val="00205086"/>
    <w:rsid w:val="002107E9"/>
    <w:rsid w:val="00212DEE"/>
    <w:rsid w:val="002241CF"/>
    <w:rsid w:val="00242E30"/>
    <w:rsid w:val="00282845"/>
    <w:rsid w:val="00293AEA"/>
    <w:rsid w:val="002A2FD0"/>
    <w:rsid w:val="002C0726"/>
    <w:rsid w:val="002D3C4B"/>
    <w:rsid w:val="002F19C4"/>
    <w:rsid w:val="002F4F5C"/>
    <w:rsid w:val="0034187C"/>
    <w:rsid w:val="00352CA6"/>
    <w:rsid w:val="00352DD8"/>
    <w:rsid w:val="00362F82"/>
    <w:rsid w:val="00383A75"/>
    <w:rsid w:val="003870AA"/>
    <w:rsid w:val="003906D0"/>
    <w:rsid w:val="003976A0"/>
    <w:rsid w:val="003B2ECD"/>
    <w:rsid w:val="003C04E9"/>
    <w:rsid w:val="003C6885"/>
    <w:rsid w:val="003D64A2"/>
    <w:rsid w:val="003D6520"/>
    <w:rsid w:val="003F3764"/>
    <w:rsid w:val="004129D3"/>
    <w:rsid w:val="00420B23"/>
    <w:rsid w:val="00423662"/>
    <w:rsid w:val="0042761D"/>
    <w:rsid w:val="004354D5"/>
    <w:rsid w:val="00441B47"/>
    <w:rsid w:val="00444127"/>
    <w:rsid w:val="00447ABC"/>
    <w:rsid w:val="00456550"/>
    <w:rsid w:val="00486CA7"/>
    <w:rsid w:val="004970B3"/>
    <w:rsid w:val="004A101D"/>
    <w:rsid w:val="004D4555"/>
    <w:rsid w:val="004E43F1"/>
    <w:rsid w:val="004E6BE1"/>
    <w:rsid w:val="004E7AA4"/>
    <w:rsid w:val="00501CFA"/>
    <w:rsid w:val="00510EA4"/>
    <w:rsid w:val="00512835"/>
    <w:rsid w:val="005131AF"/>
    <w:rsid w:val="00515555"/>
    <w:rsid w:val="0051697C"/>
    <w:rsid w:val="005241A2"/>
    <w:rsid w:val="00524CE5"/>
    <w:rsid w:val="0053273E"/>
    <w:rsid w:val="00537022"/>
    <w:rsid w:val="005628A2"/>
    <w:rsid w:val="00564B89"/>
    <w:rsid w:val="00572694"/>
    <w:rsid w:val="005732DB"/>
    <w:rsid w:val="0057409A"/>
    <w:rsid w:val="005964E0"/>
    <w:rsid w:val="005A1A5D"/>
    <w:rsid w:val="005A4C59"/>
    <w:rsid w:val="005A6EDC"/>
    <w:rsid w:val="005C4D50"/>
    <w:rsid w:val="005D1635"/>
    <w:rsid w:val="005E47EB"/>
    <w:rsid w:val="00602F23"/>
    <w:rsid w:val="00604B45"/>
    <w:rsid w:val="006079D1"/>
    <w:rsid w:val="0061468A"/>
    <w:rsid w:val="006210BD"/>
    <w:rsid w:val="006255C0"/>
    <w:rsid w:val="0062783F"/>
    <w:rsid w:val="00627E3D"/>
    <w:rsid w:val="00635765"/>
    <w:rsid w:val="006847D9"/>
    <w:rsid w:val="006878F0"/>
    <w:rsid w:val="006B2B00"/>
    <w:rsid w:val="006C20D6"/>
    <w:rsid w:val="006C3F7F"/>
    <w:rsid w:val="006F1181"/>
    <w:rsid w:val="006F784A"/>
    <w:rsid w:val="007007A8"/>
    <w:rsid w:val="0070637D"/>
    <w:rsid w:val="00707B3B"/>
    <w:rsid w:val="0071047A"/>
    <w:rsid w:val="00722063"/>
    <w:rsid w:val="0072266C"/>
    <w:rsid w:val="00733976"/>
    <w:rsid w:val="00735DE8"/>
    <w:rsid w:val="00740822"/>
    <w:rsid w:val="00741D89"/>
    <w:rsid w:val="007439F1"/>
    <w:rsid w:val="00766AC5"/>
    <w:rsid w:val="00781015"/>
    <w:rsid w:val="007A407A"/>
    <w:rsid w:val="007C2EEB"/>
    <w:rsid w:val="007E2572"/>
    <w:rsid w:val="007E5BD4"/>
    <w:rsid w:val="007E6CA2"/>
    <w:rsid w:val="0080012B"/>
    <w:rsid w:val="0080171F"/>
    <w:rsid w:val="00803160"/>
    <w:rsid w:val="008044E8"/>
    <w:rsid w:val="00811AC9"/>
    <w:rsid w:val="008120CD"/>
    <w:rsid w:val="0081613E"/>
    <w:rsid w:val="00820BDD"/>
    <w:rsid w:val="008215D0"/>
    <w:rsid w:val="00840107"/>
    <w:rsid w:val="0084124B"/>
    <w:rsid w:val="00841C3F"/>
    <w:rsid w:val="008517B5"/>
    <w:rsid w:val="00855B4C"/>
    <w:rsid w:val="00871B74"/>
    <w:rsid w:val="008863A6"/>
    <w:rsid w:val="00887F71"/>
    <w:rsid w:val="0089638D"/>
    <w:rsid w:val="008A3DC7"/>
    <w:rsid w:val="008A6944"/>
    <w:rsid w:val="008B350E"/>
    <w:rsid w:val="008B60F3"/>
    <w:rsid w:val="008D158D"/>
    <w:rsid w:val="008E557D"/>
    <w:rsid w:val="008F6521"/>
    <w:rsid w:val="0090230E"/>
    <w:rsid w:val="0090482F"/>
    <w:rsid w:val="0090637C"/>
    <w:rsid w:val="0091473F"/>
    <w:rsid w:val="00915B70"/>
    <w:rsid w:val="009202D9"/>
    <w:rsid w:val="00945CB2"/>
    <w:rsid w:val="0095235B"/>
    <w:rsid w:val="0095565E"/>
    <w:rsid w:val="00956966"/>
    <w:rsid w:val="0098234A"/>
    <w:rsid w:val="00990B90"/>
    <w:rsid w:val="009922C8"/>
    <w:rsid w:val="009A03BD"/>
    <w:rsid w:val="009B0370"/>
    <w:rsid w:val="009B6185"/>
    <w:rsid w:val="009E228F"/>
    <w:rsid w:val="00A217E0"/>
    <w:rsid w:val="00A640A5"/>
    <w:rsid w:val="00A65C3C"/>
    <w:rsid w:val="00A75A40"/>
    <w:rsid w:val="00A822FF"/>
    <w:rsid w:val="00A84F49"/>
    <w:rsid w:val="00AA5C0F"/>
    <w:rsid w:val="00AB5597"/>
    <w:rsid w:val="00AC5DC9"/>
    <w:rsid w:val="00AE1069"/>
    <w:rsid w:val="00AE7303"/>
    <w:rsid w:val="00AF01A5"/>
    <w:rsid w:val="00AF502C"/>
    <w:rsid w:val="00AF5DE4"/>
    <w:rsid w:val="00B01CFE"/>
    <w:rsid w:val="00B022B4"/>
    <w:rsid w:val="00B20ED5"/>
    <w:rsid w:val="00B24765"/>
    <w:rsid w:val="00B33F61"/>
    <w:rsid w:val="00B34AC7"/>
    <w:rsid w:val="00B415B3"/>
    <w:rsid w:val="00B445C0"/>
    <w:rsid w:val="00B45E88"/>
    <w:rsid w:val="00B5350F"/>
    <w:rsid w:val="00B67680"/>
    <w:rsid w:val="00B73C81"/>
    <w:rsid w:val="00B80711"/>
    <w:rsid w:val="00B86AC4"/>
    <w:rsid w:val="00BB2FAC"/>
    <w:rsid w:val="00BC1D89"/>
    <w:rsid w:val="00BC5C1F"/>
    <w:rsid w:val="00BC7F94"/>
    <w:rsid w:val="00BD17A6"/>
    <w:rsid w:val="00BE4E17"/>
    <w:rsid w:val="00C05BAF"/>
    <w:rsid w:val="00C27666"/>
    <w:rsid w:val="00C35EF3"/>
    <w:rsid w:val="00C371E7"/>
    <w:rsid w:val="00C4014E"/>
    <w:rsid w:val="00C54A7F"/>
    <w:rsid w:val="00C616C9"/>
    <w:rsid w:val="00C674B4"/>
    <w:rsid w:val="00C70769"/>
    <w:rsid w:val="00C71728"/>
    <w:rsid w:val="00C7658A"/>
    <w:rsid w:val="00C77162"/>
    <w:rsid w:val="00C84197"/>
    <w:rsid w:val="00C91565"/>
    <w:rsid w:val="00C92FC9"/>
    <w:rsid w:val="00CC1FD9"/>
    <w:rsid w:val="00CC2F17"/>
    <w:rsid w:val="00CD5D12"/>
    <w:rsid w:val="00CE2C4E"/>
    <w:rsid w:val="00CE70B9"/>
    <w:rsid w:val="00CF1A29"/>
    <w:rsid w:val="00D0212E"/>
    <w:rsid w:val="00D061BA"/>
    <w:rsid w:val="00D135D8"/>
    <w:rsid w:val="00D266C9"/>
    <w:rsid w:val="00D26EA4"/>
    <w:rsid w:val="00D321D6"/>
    <w:rsid w:val="00D33A7C"/>
    <w:rsid w:val="00D36218"/>
    <w:rsid w:val="00D43F7D"/>
    <w:rsid w:val="00D53021"/>
    <w:rsid w:val="00D74354"/>
    <w:rsid w:val="00D7564B"/>
    <w:rsid w:val="00D840BF"/>
    <w:rsid w:val="00D85AA0"/>
    <w:rsid w:val="00D86AA3"/>
    <w:rsid w:val="00D874C0"/>
    <w:rsid w:val="00D94221"/>
    <w:rsid w:val="00DA045F"/>
    <w:rsid w:val="00DA3636"/>
    <w:rsid w:val="00DA6F93"/>
    <w:rsid w:val="00DC2129"/>
    <w:rsid w:val="00DC5C64"/>
    <w:rsid w:val="00DD3E78"/>
    <w:rsid w:val="00DD6D38"/>
    <w:rsid w:val="00DE4F80"/>
    <w:rsid w:val="00DF4790"/>
    <w:rsid w:val="00DF4DB7"/>
    <w:rsid w:val="00E0171D"/>
    <w:rsid w:val="00E06D18"/>
    <w:rsid w:val="00E304A2"/>
    <w:rsid w:val="00E373B9"/>
    <w:rsid w:val="00E43035"/>
    <w:rsid w:val="00E47EBE"/>
    <w:rsid w:val="00E56D04"/>
    <w:rsid w:val="00E62942"/>
    <w:rsid w:val="00E635EE"/>
    <w:rsid w:val="00E7321C"/>
    <w:rsid w:val="00E84580"/>
    <w:rsid w:val="00E8657D"/>
    <w:rsid w:val="00EA41B8"/>
    <w:rsid w:val="00EA7C7D"/>
    <w:rsid w:val="00EB05F2"/>
    <w:rsid w:val="00EB0799"/>
    <w:rsid w:val="00EB55AA"/>
    <w:rsid w:val="00EC0198"/>
    <w:rsid w:val="00EC2267"/>
    <w:rsid w:val="00ED058B"/>
    <w:rsid w:val="00ED2ED3"/>
    <w:rsid w:val="00ED7E4C"/>
    <w:rsid w:val="00EE66EE"/>
    <w:rsid w:val="00EE745A"/>
    <w:rsid w:val="00EF4F64"/>
    <w:rsid w:val="00F145AB"/>
    <w:rsid w:val="00F3487E"/>
    <w:rsid w:val="00F47E34"/>
    <w:rsid w:val="00F55DFB"/>
    <w:rsid w:val="00F62C87"/>
    <w:rsid w:val="00F70093"/>
    <w:rsid w:val="00F83061"/>
    <w:rsid w:val="00F84D65"/>
    <w:rsid w:val="00F86F06"/>
    <w:rsid w:val="00FA009E"/>
    <w:rsid w:val="00FB668D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ze">
    <w:name w:val="Revision"/>
    <w:hidden/>
    <w:uiPriority w:val="99"/>
    <w:semiHidden/>
    <w:rsid w:val="00A217E0"/>
    <w:pPr>
      <w:spacing w:after="0" w:line="240" w:lineRule="auto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2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167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43</cp:revision>
  <cp:lastPrinted>2025-02-25T12:21:00Z</cp:lastPrinted>
  <dcterms:created xsi:type="dcterms:W3CDTF">2025-08-14T08:33:00Z</dcterms:created>
  <dcterms:modified xsi:type="dcterms:W3CDTF">2025-12-16T07:05:00Z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